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893541656" w:edGrp="everyone"/>
      <w:permEnd w:id="893541656"/>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105"/>
        <w:gridCol w:w="529"/>
      </w:tblGrid>
      <w:tr w:rsidR="00046274" w:rsidRPr="007E0B31" w14:paraId="0CCA512A" w14:textId="77777777" w:rsidTr="00766A50">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766A5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766A5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766A5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766A50">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766A50">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766A5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766A5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766A5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766A50">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gridSpan w:val="2"/>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766A5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766A5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766A5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766A5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766A5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766A50">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766A5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766A5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766A50">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766A5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766A5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766A5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766A5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766A50">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gridSpan w:val="2"/>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766A5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766A5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766A5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766A5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766A5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766A50">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766A5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766A5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766A5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766A50">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1431D9" w:rsidRPr="007E0B31" w14:paraId="1E6FE33F" w14:textId="77777777" w:rsidTr="00766A50">
        <w:trPr>
          <w:gridAfter w:val="1"/>
          <w:wAfter w:w="610" w:type="dxa"/>
          <w:cantSplit/>
          <w:ins w:id="0" w:author="Frank Kasibante (NESO)" w:date="2025-05-15T16:09:00Z"/>
        </w:trPr>
        <w:tc>
          <w:tcPr>
            <w:tcW w:w="2884" w:type="dxa"/>
          </w:tcPr>
          <w:p w14:paraId="0923FE5B" w14:textId="2259119C" w:rsidR="001431D9" w:rsidRPr="001431D9" w:rsidRDefault="001431D9" w:rsidP="00ED5885">
            <w:pPr>
              <w:pStyle w:val="Arial11Bold"/>
              <w:rPr>
                <w:ins w:id="1" w:author="Frank Kasibante (NESO)" w:date="2025-05-15T16:09:00Z" w16du:dateUtc="2025-05-15T15:09:00Z"/>
                <w:rFonts w:cs="Arial"/>
              </w:rPr>
            </w:pPr>
            <w:ins w:id="2" w:author="Frank Kasibante (NESO)" w:date="2025-05-15T16:10:00Z" w16du:dateUtc="2025-05-15T15:10:00Z">
              <w:r w:rsidRPr="001431D9">
                <w:rPr>
                  <w:rFonts w:cs="Arial"/>
                  <w:rPrChange w:id="3" w:author="Frank Kasibante (NESO)" w:date="2025-05-15T16:10:00Z" w16du:dateUtc="2025-05-15T15:10:00Z">
                    <w:rPr>
                      <w:rFonts w:cs="Arial"/>
                      <w:b w:val="0"/>
                      <w:bCs/>
                    </w:rPr>
                  </w:rPrChange>
                </w:rPr>
                <w:t>Applicable Electrical Standards</w:t>
              </w:r>
            </w:ins>
          </w:p>
        </w:tc>
        <w:tc>
          <w:tcPr>
            <w:tcW w:w="6634" w:type="dxa"/>
          </w:tcPr>
          <w:p w14:paraId="44E19DCF" w14:textId="2C68182B" w:rsidR="001431D9" w:rsidRPr="007E0B31" w:rsidRDefault="001431D9" w:rsidP="00F01FB8">
            <w:pPr>
              <w:pStyle w:val="TableArial11"/>
              <w:rPr>
                <w:ins w:id="4" w:author="Frank Kasibante (NESO)" w:date="2025-05-15T16:09:00Z" w16du:dateUtc="2025-05-15T15:09:00Z"/>
                <w:rFonts w:cs="Arial"/>
              </w:rPr>
            </w:pPr>
            <w:ins w:id="5" w:author="Frank Kasibante (NESO)" w:date="2025-05-15T16:09:00Z" w16du:dateUtc="2025-05-15T15:09:00Z">
              <w:r>
                <w:rPr>
                  <w:rFonts w:cs="Arial"/>
                </w:rPr>
                <w:t xml:space="preserve">The </w:t>
              </w:r>
              <w:r w:rsidRPr="001431D9">
                <w:rPr>
                  <w:rFonts w:cs="Arial"/>
                  <w:b/>
                  <w:bCs/>
                  <w:rPrChange w:id="6" w:author="Frank Kasibante (NESO)" w:date="2025-05-15T16:10:00Z" w16du:dateUtc="2025-05-15T15:10:00Z">
                    <w:rPr>
                      <w:rFonts w:cs="Arial"/>
                    </w:rPr>
                  </w:rPrChange>
                </w:rPr>
                <w:t>Applicable</w:t>
              </w:r>
              <w:r w:rsidRPr="006D26B7">
                <w:rPr>
                  <w:rFonts w:cs="Arial"/>
                  <w:b/>
                  <w:bCs/>
                </w:rPr>
                <w:t xml:space="preserve"> Electrical Standards</w:t>
              </w:r>
              <w:r>
                <w:rPr>
                  <w:rFonts w:cs="Arial"/>
                </w:rPr>
                <w:t xml:space="preserve"> as defined in the </w:t>
              </w:r>
            </w:ins>
            <w:ins w:id="7" w:author="Frank Kasibante (NESO)" w:date="2025-05-15T16:10:00Z" w16du:dateUtc="2025-05-15T15:10:00Z">
              <w:r w:rsidRPr="001431D9">
                <w:rPr>
                  <w:rFonts w:cs="Arial"/>
                  <w:b/>
                  <w:bCs/>
                  <w:rPrChange w:id="8" w:author="Frank Kasibante (NESO)" w:date="2025-05-15T16:11:00Z" w16du:dateUtc="2025-05-15T15:11:00Z">
                    <w:rPr>
                      <w:rFonts w:cs="Arial"/>
                    </w:rPr>
                  </w:rPrChange>
                </w:rPr>
                <w:t>Applicable</w:t>
              </w:r>
            </w:ins>
            <w:ins w:id="9" w:author="Frank Kasibante (NESO)" w:date="2025-05-15T16:09:00Z" w16du:dateUtc="2025-05-15T15:09:00Z">
              <w:r w:rsidRPr="001431D9">
                <w:rPr>
                  <w:rFonts w:cs="Arial"/>
                  <w:b/>
                  <w:bCs/>
                  <w:rPrChange w:id="10" w:author="Frank Kasibante (NESO)" w:date="2025-05-15T16:11:00Z" w16du:dateUtc="2025-05-15T15:11:00Z">
                    <w:rPr>
                      <w:rFonts w:cs="Arial"/>
                    </w:rPr>
                  </w:rPrChange>
                </w:rPr>
                <w:t xml:space="preserve"> Electrical Standards</w:t>
              </w:r>
              <w:r>
                <w:rPr>
                  <w:rFonts w:cs="Arial"/>
                </w:rPr>
                <w:t xml:space="preserve"> document referenced in the Annex to the </w:t>
              </w:r>
              <w:r w:rsidRPr="006D26B7">
                <w:rPr>
                  <w:rFonts w:cs="Arial"/>
                  <w:b/>
                  <w:bCs/>
                </w:rPr>
                <w:t>General Conditions</w:t>
              </w:r>
              <w:r>
                <w:rPr>
                  <w:rFonts w:cs="Arial"/>
                </w:rPr>
                <w:t xml:space="preserve"> and as published on </w:t>
              </w:r>
              <w:r w:rsidRPr="006D26B7">
                <w:rPr>
                  <w:rFonts w:cs="Arial"/>
                  <w:b/>
                  <w:bCs/>
                </w:rPr>
                <w:t>The Company</w:t>
              </w:r>
              <w:r>
                <w:rPr>
                  <w:rFonts w:cs="Arial"/>
                </w:rPr>
                <w:t>’s website</w:t>
              </w:r>
            </w:ins>
          </w:p>
        </w:tc>
      </w:tr>
      <w:tr w:rsidR="00046274" w:rsidRPr="007E0B31" w14:paraId="4E1D3A6D" w14:textId="77777777" w:rsidTr="00766A5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766A5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766A5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766A50">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gridSpan w:val="2"/>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766A5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766A5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766A5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766A5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766A5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766A5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766A50">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766A5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766A50">
        <w:trPr>
          <w:cantSplit/>
        </w:trPr>
        <w:tc>
          <w:tcPr>
            <w:tcW w:w="2884" w:type="dxa"/>
          </w:tcPr>
          <w:p w14:paraId="170E00B1" w14:textId="77777777" w:rsidR="00CB3A44" w:rsidRPr="007E0B31" w:rsidRDefault="00CB3A44" w:rsidP="00ED5885">
            <w:pPr>
              <w:pStyle w:val="Arial11Bold"/>
              <w:rPr>
                <w:rFonts w:cs="Arial"/>
              </w:rPr>
            </w:pPr>
            <w:r w:rsidRPr="007E0B31">
              <w:rPr>
                <w:rFonts w:cs="Arial"/>
              </w:rPr>
              <w:lastRenderedPageBreak/>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766A5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766A5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766A5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766A5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766A5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766A5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766A5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766A5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766A5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766A50">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766A50">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gridSpan w:val="2"/>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766A5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766A5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766A5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766A50">
        <w:trPr>
          <w:cantSplit/>
        </w:trPr>
        <w:tc>
          <w:tcPr>
            <w:tcW w:w="2884" w:type="dxa"/>
          </w:tcPr>
          <w:p w14:paraId="64313A30" w14:textId="44A2CCFE" w:rsidR="00EB265E" w:rsidRPr="007E0B31" w:rsidRDefault="00EB265E" w:rsidP="00EB265E">
            <w:pPr>
              <w:pStyle w:val="Arial11Bold"/>
              <w:rPr>
                <w:rFonts w:cs="Arial"/>
              </w:rPr>
            </w:pPr>
            <w:r>
              <w:rPr>
                <w:rFonts w:cs="Arial"/>
              </w:rPr>
              <w:lastRenderedPageBreak/>
              <w:t>Bilateral Embedded Generation Agreement (BEGA)</w:t>
            </w:r>
          </w:p>
        </w:tc>
        <w:tc>
          <w:tcPr>
            <w:tcW w:w="6634" w:type="dxa"/>
            <w:gridSpan w:val="2"/>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766A5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766A5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766A5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766A5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766A5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766A5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766A5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766A5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766A5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766A50">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766A5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766A5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766A50">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766A5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766A5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gridSpan w:val="2"/>
          </w:tcPr>
          <w:p w14:paraId="1A03CB14" w14:textId="77777777" w:rsidR="00CB3A44" w:rsidRPr="007E0B31" w:rsidRDefault="00CB3A44" w:rsidP="00D82AFC">
            <w:pPr>
              <w:pStyle w:val="TableArial11"/>
              <w:rPr>
                <w:rFonts w:cs="Arial"/>
              </w:rPr>
            </w:pPr>
            <w:bookmarkStart w:id="11"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1"/>
            <w:r w:rsidRPr="007E0B31">
              <w:rPr>
                <w:rFonts w:cs="Arial"/>
              </w:rPr>
              <w:t>.</w:t>
            </w:r>
          </w:p>
        </w:tc>
      </w:tr>
      <w:tr w:rsidR="00046274" w:rsidRPr="007E0B31" w14:paraId="4F54E2D5" w14:textId="77777777" w:rsidTr="00766A5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gridSpan w:val="2"/>
          </w:tcPr>
          <w:p w14:paraId="61F2D68E" w14:textId="77777777" w:rsidR="00CB3A44" w:rsidRPr="007E0B31" w:rsidRDefault="00CB3A44" w:rsidP="00D82AFC">
            <w:pPr>
              <w:pStyle w:val="TableArial11"/>
              <w:rPr>
                <w:rFonts w:cs="Arial"/>
              </w:rPr>
            </w:pPr>
            <w:bookmarkStart w:id="12" w:name="_DV_C123"/>
            <w:r w:rsidRPr="007E0B31">
              <w:rPr>
                <w:rFonts w:cs="Arial"/>
              </w:rPr>
              <w:t>A System to Generator Operational Intertripping Scheme which is:-</w:t>
            </w:r>
            <w:bookmarkEnd w:id="12"/>
          </w:p>
          <w:p w14:paraId="3C1DF7DA" w14:textId="77777777" w:rsidR="00CB3A44" w:rsidRPr="007E0B31" w:rsidRDefault="00CB3A44" w:rsidP="00D94463">
            <w:pPr>
              <w:pStyle w:val="TableArial11"/>
              <w:ind w:left="567" w:hanging="567"/>
              <w:rPr>
                <w:rFonts w:cs="Arial"/>
              </w:rPr>
            </w:pPr>
            <w:bookmarkStart w:id="13"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3"/>
          </w:p>
          <w:p w14:paraId="64BA401B" w14:textId="77777777" w:rsidR="00CB3A44" w:rsidRPr="007E0B31" w:rsidRDefault="00CB3A44" w:rsidP="00D94463">
            <w:pPr>
              <w:pStyle w:val="TableArial11"/>
              <w:ind w:left="567" w:hanging="567"/>
              <w:rPr>
                <w:rFonts w:cs="Arial"/>
              </w:rPr>
            </w:pPr>
            <w:bookmarkStart w:id="1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4"/>
          </w:p>
          <w:p w14:paraId="583A4AD0" w14:textId="77777777" w:rsidR="00CB3A44" w:rsidRPr="007E0B31" w:rsidRDefault="00CB3A44" w:rsidP="00D82AFC">
            <w:pPr>
              <w:pStyle w:val="TableArial11"/>
              <w:rPr>
                <w:rFonts w:cs="Arial"/>
              </w:rPr>
            </w:pPr>
            <w:bookmarkStart w:id="1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5"/>
            <w:r w:rsidRPr="007E0B31">
              <w:rPr>
                <w:rFonts w:cs="Arial"/>
              </w:rPr>
              <w:t>.</w:t>
            </w:r>
          </w:p>
        </w:tc>
      </w:tr>
      <w:tr w:rsidR="00046274" w:rsidRPr="007E0B31" w14:paraId="7C541C3D" w14:textId="77777777" w:rsidTr="00766A50">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gridSpan w:val="2"/>
          </w:tcPr>
          <w:p w14:paraId="30670C6A" w14:textId="7124D3E8" w:rsidR="00CB3A44" w:rsidRPr="007E0B31" w:rsidRDefault="00CB3A44" w:rsidP="001750CE">
            <w:pPr>
              <w:pStyle w:val="TableArial11"/>
              <w:rPr>
                <w:rFonts w:cs="Arial"/>
              </w:rPr>
            </w:pPr>
            <w:bookmarkStart w:id="16"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6"/>
            <w:r w:rsidRPr="007E0B31">
              <w:rPr>
                <w:rFonts w:cs="Arial"/>
              </w:rPr>
              <w:t>.</w:t>
            </w:r>
          </w:p>
        </w:tc>
      </w:tr>
      <w:tr w:rsidR="00046274" w:rsidRPr="007E0B31" w14:paraId="5FB8479F" w14:textId="77777777" w:rsidTr="00766A5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gridSpan w:val="2"/>
          </w:tcPr>
          <w:p w14:paraId="5789E237" w14:textId="77777777" w:rsidR="00CB3A44" w:rsidRPr="007E0B31" w:rsidRDefault="00CB3A44" w:rsidP="001750CE">
            <w:pPr>
              <w:pStyle w:val="TableArial11"/>
              <w:rPr>
                <w:rFonts w:cs="Arial"/>
              </w:rPr>
            </w:pPr>
            <w:bookmarkStart w:id="17"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7"/>
            <w:r w:rsidRPr="007E0B31">
              <w:rPr>
                <w:rFonts w:cs="Arial"/>
              </w:rPr>
              <w:t>.</w:t>
            </w:r>
          </w:p>
        </w:tc>
      </w:tr>
      <w:tr w:rsidR="00091D8D" w:rsidRPr="0079139F" w14:paraId="691ECA40" w14:textId="77777777" w:rsidTr="00766A5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766A5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18" w:name="OLE_LINK2"/>
            <w:bookmarkStart w:id="19" w:name="OLE_LINK3"/>
            <w:r w:rsidRPr="007E0B31">
              <w:rPr>
                <w:rFonts w:cs="Arial"/>
              </w:rPr>
              <w:t>uropean Committee for Electrotechnical Standardisation.</w:t>
            </w:r>
            <w:bookmarkEnd w:id="18"/>
            <w:bookmarkEnd w:id="19"/>
          </w:p>
        </w:tc>
      </w:tr>
      <w:tr w:rsidR="00046274" w:rsidRPr="007E0B31" w14:paraId="693DA241" w14:textId="77777777" w:rsidTr="00766A50">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766A5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766A5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766A5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766A5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766A5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766A5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766A5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766A50">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766A50">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766A50">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766A50">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766A50">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766A50">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766A50">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766A50">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766A50">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766A50">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766A50">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766A50">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0766A50">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gridSpan w:val="2"/>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0766A50">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gridSpan w:val="2"/>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766A50">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766A50">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766A50">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766A50">
        <w:trPr>
          <w:cantSplit/>
        </w:trPr>
        <w:tc>
          <w:tcPr>
            <w:tcW w:w="2884" w:type="dxa"/>
          </w:tcPr>
          <w:p w14:paraId="20BD27CC" w14:textId="5B7DE624" w:rsidR="00C40DC8" w:rsidRPr="007E0B31" w:rsidRDefault="00C40DC8" w:rsidP="00ED5885">
            <w:pPr>
              <w:pStyle w:val="Arial11Bold"/>
              <w:rPr>
                <w:rFonts w:cs="Arial"/>
              </w:rPr>
            </w:pPr>
            <w:bookmarkStart w:id="20" w:name="_DV_C9"/>
            <w:r w:rsidRPr="007E0B31">
              <w:rPr>
                <w:rFonts w:cs="Arial"/>
              </w:rPr>
              <w:t>Compliance Statement</w:t>
            </w:r>
            <w:bookmarkEnd w:id="20"/>
          </w:p>
        </w:tc>
        <w:tc>
          <w:tcPr>
            <w:tcW w:w="6634" w:type="dxa"/>
            <w:gridSpan w:val="2"/>
          </w:tcPr>
          <w:p w14:paraId="13AC6FB0" w14:textId="77777777" w:rsidR="00C40DC8" w:rsidRPr="00E61A96" w:rsidRDefault="00C40DC8" w:rsidP="00BB3C86">
            <w:pPr>
              <w:pStyle w:val="TableArial11"/>
              <w:rPr>
                <w:rFonts w:cs="Arial"/>
              </w:rPr>
            </w:pPr>
            <w:bookmarkStart w:id="2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1"/>
          </w:p>
          <w:p w14:paraId="59457DB7" w14:textId="77777777" w:rsidR="00C40DC8" w:rsidRPr="00E61A96" w:rsidRDefault="00C40DC8" w:rsidP="00BB3C86">
            <w:pPr>
              <w:pStyle w:val="TableArial11"/>
              <w:rPr>
                <w:rFonts w:cs="Arial"/>
              </w:rPr>
            </w:pPr>
            <w:bookmarkStart w:id="22" w:name="_DV_C11"/>
            <w:r w:rsidRPr="00E61A96">
              <w:rPr>
                <w:rFonts w:cs="Arial"/>
                <w:b/>
              </w:rPr>
              <w:t>Generating Unit(s)</w:t>
            </w:r>
            <w:r w:rsidRPr="00E61A96">
              <w:rPr>
                <w:rFonts w:cs="Arial"/>
              </w:rPr>
              <w:t xml:space="preserve">; or, </w:t>
            </w:r>
            <w:bookmarkEnd w:id="2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3" w:name="_DV_C12"/>
            <w:r w:rsidRPr="00E61A96">
              <w:rPr>
                <w:rFonts w:cs="Arial"/>
                <w:b/>
              </w:rPr>
              <w:t>CCGT Module(s)</w:t>
            </w:r>
            <w:r w:rsidRPr="00E61A96">
              <w:rPr>
                <w:rFonts w:cs="Arial"/>
              </w:rPr>
              <w:t xml:space="preserve">; or, </w:t>
            </w:r>
            <w:bookmarkEnd w:id="23"/>
          </w:p>
          <w:p w14:paraId="2F9E7ABB" w14:textId="77777777" w:rsidR="00C40DC8" w:rsidRPr="00E61A96" w:rsidRDefault="00C40DC8" w:rsidP="00BB3C86">
            <w:pPr>
              <w:pStyle w:val="TableArial11"/>
              <w:rPr>
                <w:rFonts w:cs="Arial"/>
              </w:rPr>
            </w:pPr>
            <w:bookmarkStart w:id="24" w:name="_DV_C13"/>
            <w:r w:rsidRPr="00E61A96">
              <w:rPr>
                <w:rFonts w:cs="Arial"/>
                <w:b/>
              </w:rPr>
              <w:t>Power Park Module(s)</w:t>
            </w:r>
            <w:r w:rsidRPr="00E61A96">
              <w:rPr>
                <w:rFonts w:cs="Arial"/>
              </w:rPr>
              <w:t xml:space="preserve">; or, </w:t>
            </w:r>
            <w:bookmarkEnd w:id="24"/>
          </w:p>
          <w:p w14:paraId="6DD734FE" w14:textId="77777777" w:rsidR="00C40DC8" w:rsidRPr="00E61A96" w:rsidRDefault="00C40DC8" w:rsidP="00BB3C86">
            <w:pPr>
              <w:pStyle w:val="TableArial11"/>
              <w:rPr>
                <w:rFonts w:cs="Arial"/>
                <w:b/>
              </w:rPr>
            </w:pPr>
            <w:bookmarkStart w:id="2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6" w:name="_DV_C15"/>
            <w:bookmarkEnd w:id="2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6"/>
          </w:p>
        </w:tc>
      </w:tr>
      <w:tr w:rsidR="00C40DC8" w:rsidRPr="007E0B31" w14:paraId="06D87C8F" w14:textId="77777777" w:rsidTr="00766A50">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766A50">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766A50">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766A50">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766A50">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766A50">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766A50">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766A50">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766A50">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766A50">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766A50">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766A50">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766A50">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766A50">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gridSpan w:val="2"/>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766A50">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gridSpan w:val="2"/>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766A50">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gridSpan w:val="2"/>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766A50">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gridSpan w:val="2"/>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766A50">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gridSpan w:val="2"/>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766A50">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gridSpan w:val="2"/>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766A50">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gridSpan w:val="2"/>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766A50">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gridSpan w:val="2"/>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766A50">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gridSpan w:val="2"/>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766A50">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gridSpan w:val="2"/>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766A50">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gridSpan w:val="2"/>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766A50">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gridSpan w:val="2"/>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766A50">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gridSpan w:val="2"/>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766A50">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gridSpan w:val="2"/>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766A50">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gridSpan w:val="2"/>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766A50">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gridSpan w:val="2"/>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766A50">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gridSpan w:val="2"/>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766A50">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gridSpan w:val="2"/>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766A50">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766A50">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gridSpan w:val="2"/>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766A50">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766A50">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gridSpan w:val="2"/>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766A50">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766A50">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gridSpan w:val="2"/>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766A50">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gridSpan w:val="2"/>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766A50">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gridSpan w:val="2"/>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766A50">
        <w:trPr>
          <w:cantSplit/>
        </w:trPr>
        <w:tc>
          <w:tcPr>
            <w:tcW w:w="2884" w:type="dxa"/>
          </w:tcPr>
          <w:p w14:paraId="28B46EC0" w14:textId="6EB233EA" w:rsidR="00213EC2" w:rsidRPr="007E0B31" w:rsidRDefault="00213EC2" w:rsidP="00213EC2">
            <w:pPr>
              <w:pStyle w:val="Arial11Bold"/>
              <w:rPr>
                <w:rFonts w:cs="Arial"/>
              </w:rPr>
            </w:pPr>
            <w:bookmarkStart w:id="27" w:name="_DV_C16"/>
            <w:r w:rsidRPr="007E0B31">
              <w:rPr>
                <w:rFonts w:cs="Arial"/>
              </w:rPr>
              <w:t>DCUSA</w:t>
            </w:r>
            <w:bookmarkEnd w:id="27"/>
          </w:p>
        </w:tc>
        <w:tc>
          <w:tcPr>
            <w:tcW w:w="6634" w:type="dxa"/>
            <w:gridSpan w:val="2"/>
          </w:tcPr>
          <w:p w14:paraId="2D09966A" w14:textId="77777777" w:rsidR="00213EC2" w:rsidRPr="007E0B31" w:rsidRDefault="00213EC2" w:rsidP="00213EC2">
            <w:pPr>
              <w:pStyle w:val="TableArial11"/>
              <w:rPr>
                <w:rFonts w:cs="Arial"/>
              </w:rPr>
            </w:pPr>
            <w:bookmarkStart w:id="2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8"/>
          </w:p>
        </w:tc>
      </w:tr>
      <w:tr w:rsidR="00213EC2" w:rsidRPr="007E0B31" w14:paraId="1606AF94" w14:textId="77777777" w:rsidTr="00766A50">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gridSpan w:val="2"/>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766A50">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gridSpan w:val="2"/>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766A50">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gridSpan w:val="2"/>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766A50">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766A50">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gridSpan w:val="2"/>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766A50">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gridSpan w:val="2"/>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766A50">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gridSpan w:val="2"/>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766A50">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gridSpan w:val="2"/>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766A50">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gridSpan w:val="2"/>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766A50">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766A50">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766A50">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gridSpan w:val="2"/>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766A50">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gridSpan w:val="2"/>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766A50">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gridSpan w:val="2"/>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766A50">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gridSpan w:val="2"/>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766A50">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766A50">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766A50">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gridSpan w:val="2"/>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766A50">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gridSpan w:val="2"/>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766A50">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gridSpan w:val="2"/>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766A50">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766A50">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gridSpan w:val="2"/>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766A50">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gridSpan w:val="2"/>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766A50">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gridSpan w:val="2"/>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766A50">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gridSpan w:val="2"/>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766A50">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gridSpan w:val="2"/>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766A50">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766A50">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766A50">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gridSpan w:val="2"/>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766A50">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gridSpan w:val="2"/>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766A50">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gridSpan w:val="2"/>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766A50">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gridSpan w:val="2"/>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766A50">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gridSpan w:val="2"/>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766A50">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gridSpan w:val="2"/>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766A50">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gridSpan w:val="2"/>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766A50">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gridSpan w:val="2"/>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766A50">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gridSpan w:val="2"/>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766A50">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gridSpan w:val="2"/>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766A50">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gridSpan w:val="2"/>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766A50">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gridSpan w:val="2"/>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766A50">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gridSpan w:val="2"/>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766A50">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gridSpan w:val="2"/>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0766A50">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gridSpan w:val="2"/>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766A50">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gridSpan w:val="2"/>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766A50">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gridSpan w:val="2"/>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766A50">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gridSpan w:val="2"/>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766A50">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gridSpan w:val="2"/>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766A50">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gridSpan w:val="2"/>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766A50">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gridSpan w:val="2"/>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766A50">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gridSpan w:val="2"/>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766A50">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gridSpan w:val="2"/>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766A50">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gridSpan w:val="2"/>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766A50">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gridSpan w:val="2"/>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766A50">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gridSpan w:val="2"/>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766A50">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gridSpan w:val="2"/>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766A50">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gridSpan w:val="2"/>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766A50">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gridSpan w:val="2"/>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766A50">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gridSpan w:val="2"/>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766A50">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gridSpan w:val="2"/>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766A50">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gridSpan w:val="2"/>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766A50">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gridSpan w:val="2"/>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766A50">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gridSpan w:val="2"/>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766A50">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gridSpan w:val="2"/>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766A50">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gridSpan w:val="2"/>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766A50">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gridSpan w:val="2"/>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766A50">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766A50">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766A50">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gridSpan w:val="2"/>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766A50">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gridSpan w:val="2"/>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766A50">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gridSpan w:val="2"/>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766A50">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gridSpan w:val="2"/>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766A50">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gridSpan w:val="2"/>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766A50">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gridSpan w:val="2"/>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766A50">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gridSpan w:val="2"/>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766A50">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gridSpan w:val="2"/>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766A50">
        <w:trPr>
          <w:cantSplit/>
        </w:trPr>
        <w:tc>
          <w:tcPr>
            <w:tcW w:w="2884" w:type="dxa"/>
          </w:tcPr>
          <w:p w14:paraId="5B18CA36" w14:textId="4AA74331" w:rsidR="009871B0" w:rsidRPr="007E0B31" w:rsidRDefault="009871B0" w:rsidP="009871B0">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gridSpan w:val="2"/>
          </w:tcPr>
          <w:p w14:paraId="611268A9" w14:textId="49E96478" w:rsidR="009871B0" w:rsidRPr="007E0B31" w:rsidRDefault="009871B0" w:rsidP="009871B0">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9871B0" w:rsidRPr="007E0B31" w14:paraId="2950C7E5" w14:textId="77777777" w:rsidTr="00766A50">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gridSpan w:val="2"/>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766A50">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gridSpan w:val="2"/>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766A50">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gridSpan w:val="2"/>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766A50">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gridSpan w:val="2"/>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766A50">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gridSpan w:val="2"/>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766A50">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gridSpan w:val="2"/>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766A50">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766A50">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766A50">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gridSpan w:val="2"/>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766A50">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gridSpan w:val="2"/>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766A50">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gridSpan w:val="2"/>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766A50">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gridSpan w:val="2"/>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766A50">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gridSpan w:val="2"/>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766A50">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766A50">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gridSpan w:val="2"/>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766A50">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gridSpan w:val="2"/>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766A50">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gridSpan w:val="2"/>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766A50">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gridSpan w:val="2"/>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766A50">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gridSpan w:val="2"/>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766A50">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gridSpan w:val="2"/>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766A50">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gridSpan w:val="2"/>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766A50">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gridSpan w:val="2"/>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766A50">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gridSpan w:val="2"/>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766A50">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gridSpan w:val="2"/>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766A50">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766A50">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gridSpan w:val="2"/>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766A50">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766A50">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gridSpan w:val="2"/>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766A50">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766A50">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gridSpan w:val="2"/>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766A50">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gridSpan w:val="2"/>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766A50">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gridSpan w:val="2"/>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766A50">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gridSpan w:val="2"/>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766A50">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gridSpan w:val="2"/>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766A50">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gridSpan w:val="2"/>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766A50">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gridSpan w:val="2"/>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766A50">
        <w:trPr>
          <w:cantSplit/>
        </w:trPr>
        <w:tc>
          <w:tcPr>
            <w:tcW w:w="2884" w:type="dxa"/>
          </w:tcPr>
          <w:p w14:paraId="24A46B59" w14:textId="6EF2404B" w:rsidR="00F81D7C" w:rsidRPr="007E0B31" w:rsidRDefault="00F81D7C" w:rsidP="00F81D7C">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gridSpan w:val="2"/>
          </w:tcPr>
          <w:p w14:paraId="52B70B80" w14:textId="1AE703F3" w:rsidR="00F81D7C" w:rsidRPr="007E0B31" w:rsidRDefault="00F81D7C" w:rsidP="00F81D7C">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F81D7C" w:rsidRPr="007E0B31" w:rsidRDefault="00F81D7C" w:rsidP="00F81D7C">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F81D7C" w:rsidRPr="007E0B31" w:rsidRDefault="00F81D7C" w:rsidP="00F81D7C">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F81D7C" w:rsidRPr="007E0B31" w:rsidRDefault="00F81D7C" w:rsidP="00F81D7C">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F81D7C" w:rsidRPr="007E0B31" w14:paraId="197251CB" w14:textId="77777777" w:rsidTr="00766A50">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gridSpan w:val="2"/>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766A50">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gridSpan w:val="2"/>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766A50">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gridSpan w:val="2"/>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766A50">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gridSpan w:val="2"/>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766A50">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gridSpan w:val="2"/>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766A50">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gridSpan w:val="2"/>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766A50">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gridSpan w:val="2"/>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766A50">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gridSpan w:val="2"/>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766A50">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766A50">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766A50">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766A50">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gridSpan w:val="2"/>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766A50">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766A50">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gridSpan w:val="2"/>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766A50">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gridSpan w:val="2"/>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766A50">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gridSpan w:val="2"/>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766A50">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gridSpan w:val="2"/>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766A50">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gridSpan w:val="2"/>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766A50">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gridSpan w:val="2"/>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766A50">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gridSpan w:val="2"/>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766A50">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gridSpan w:val="2"/>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766A50">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gridSpan w:val="2"/>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766A50">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gridSpan w:val="2"/>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766A50">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gridSpan w:val="2"/>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766A50">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766A50">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766A50">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gridSpan w:val="2"/>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766A50">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766A50">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gridSpan w:val="2"/>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766A50">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766A50">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gridSpan w:val="2"/>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766A50">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gridSpan w:val="2"/>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766A50">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gridSpan w:val="2"/>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766A50">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gridSpan w:val="2"/>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766A50">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gridSpan w:val="2"/>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766A50">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gridSpan w:val="2"/>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766A50">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gridSpan w:val="2"/>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766A50">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gridSpan w:val="2"/>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766A50">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gridSpan w:val="2"/>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766A50">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766A50">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gridSpan w:val="2"/>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766A50">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766A50">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gridSpan w:val="2"/>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766A50">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gridSpan w:val="2"/>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766A50">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gridSpan w:val="2"/>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766A50">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gridSpan w:val="2"/>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766A50">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gridSpan w:val="2"/>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766A50">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gridSpan w:val="2"/>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766A50">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gridSpan w:val="2"/>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766A50">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gridSpan w:val="2"/>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766A50">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766A50">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gridSpan w:val="2"/>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766A50">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gridSpan w:val="2"/>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766A50">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gridSpan w:val="2"/>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766A50">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gridSpan w:val="2"/>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766A50">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gridSpan w:val="2"/>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766A50">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gridSpan w:val="2"/>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766A50">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766A50">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gridSpan w:val="2"/>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766A50">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gridSpan w:val="2"/>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766A50">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gridSpan w:val="2"/>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766A50">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gridSpan w:val="2"/>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766A50">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gridSpan w:val="2"/>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766A50">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gridSpan w:val="2"/>
          </w:tcPr>
          <w:p w14:paraId="60A73BA5" w14:textId="77777777" w:rsidR="00F81D7C" w:rsidRPr="007E0B31" w:rsidRDefault="00F81D7C" w:rsidP="00F81D7C">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F81D7C" w:rsidRPr="0079139F" w14:paraId="5A25DA6A" w14:textId="77777777" w:rsidTr="00766A50">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gridSpan w:val="2"/>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766A50">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gridSpan w:val="2"/>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766A50">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gridSpan w:val="2"/>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766A50">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766A50">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gridSpan w:val="2"/>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766A50">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766A50">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766A50">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gridSpan w:val="2"/>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766A50">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766A50">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766A50">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766A50">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766A50">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766A50">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gridSpan w:val="2"/>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766A50">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gridSpan w:val="2"/>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766A50">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gridSpan w:val="2"/>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766A50">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gridSpan w:val="2"/>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766A50">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gridSpan w:val="2"/>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766A50">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gridSpan w:val="2"/>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766A50">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gridSpan w:val="2"/>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766A50">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gridSpan w:val="2"/>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766A50">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gridSpan w:val="2"/>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766A50">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gridSpan w:val="2"/>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766A50">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gridSpan w:val="2"/>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766A50">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gridSpan w:val="2"/>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766A50">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gridSpan w:val="2"/>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766A50">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gridSpan w:val="2"/>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766A50">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gridSpan w:val="2"/>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766A50">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gridSpan w:val="2"/>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766A50">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gridSpan w:val="2"/>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766A50">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gridSpan w:val="2"/>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766A50">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766A50">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gridSpan w:val="2"/>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766A50">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gridSpan w:val="2"/>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766A50">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gridSpan w:val="2"/>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766A50">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gridSpan w:val="2"/>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766A50">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gridSpan w:val="2"/>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766A50">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gridSpan w:val="2"/>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766A50">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gridSpan w:val="2"/>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766A50">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gridSpan w:val="2"/>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766A50">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gridSpan w:val="2"/>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766A50">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766A50">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gridSpan w:val="2"/>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766A50">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766A50">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gridSpan w:val="2"/>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766A50">
        <w:trPr>
          <w:cantSplit/>
        </w:trPr>
        <w:tc>
          <w:tcPr>
            <w:tcW w:w="2884" w:type="dxa"/>
          </w:tcPr>
          <w:p w14:paraId="133A5B7C" w14:textId="36D70465" w:rsidR="00F81D7C" w:rsidRPr="007E0B31" w:rsidRDefault="00F81D7C" w:rsidP="00F81D7C">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gridSpan w:val="2"/>
          </w:tcPr>
          <w:p w14:paraId="40D45ABF" w14:textId="409DC57C" w:rsidR="00F81D7C" w:rsidRPr="007E0B31" w:rsidRDefault="00F81D7C" w:rsidP="00F81D7C">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8"/>
          </w:p>
          <w:p w14:paraId="2DAA1BCB" w14:textId="77777777" w:rsidR="00F81D7C" w:rsidRPr="007E0B31" w:rsidRDefault="00F81D7C" w:rsidP="00F81D7C">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F81D7C" w:rsidRPr="007E0B31" w:rsidRDefault="00F81D7C" w:rsidP="00F81D7C">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F81D7C" w:rsidRPr="007E0B31" w:rsidRDefault="00F81D7C" w:rsidP="00F81D7C">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766A50">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gridSpan w:val="2"/>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766A50">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766A50">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gridSpan w:val="2"/>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766A50">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gridSpan w:val="2"/>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766A50">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gridSpan w:val="2"/>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766A50">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gridSpan w:val="2"/>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766A50">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gridSpan w:val="2"/>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766A50">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gridSpan w:val="2"/>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766A50">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gridSpan w:val="2"/>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766A50">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gridSpan w:val="2"/>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766A50">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gridSpan w:val="2"/>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766A50">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gridSpan w:val="2"/>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766A50">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gridSpan w:val="2"/>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766A50">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gridSpan w:val="2"/>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766A50">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gridSpan w:val="2"/>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766A50">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gridSpan w:val="2"/>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766A50">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gridSpan w:val="2"/>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766A50">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gridSpan w:val="2"/>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766A50">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gridSpan w:val="2"/>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766A50">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766A50">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766A50">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gridSpan w:val="2"/>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766A50">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766A50">
        <w:trPr>
          <w:cantSplit/>
        </w:trPr>
        <w:tc>
          <w:tcPr>
            <w:tcW w:w="2884" w:type="dxa"/>
          </w:tcPr>
          <w:p w14:paraId="2347B7F7" w14:textId="702E5CB5" w:rsidR="00F81D7C" w:rsidRPr="007E0B31" w:rsidRDefault="00F81D7C" w:rsidP="00F81D7C">
            <w:pPr>
              <w:pStyle w:val="Arial11Bold"/>
              <w:rPr>
                <w:rFonts w:cs="Arial"/>
              </w:rPr>
            </w:pPr>
            <w:bookmarkStart w:id="4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2"/>
          </w:p>
        </w:tc>
        <w:tc>
          <w:tcPr>
            <w:tcW w:w="6634" w:type="dxa"/>
            <w:gridSpan w:val="2"/>
          </w:tcPr>
          <w:p w14:paraId="116937FB" w14:textId="55A25BAD" w:rsidR="00F81D7C" w:rsidRPr="007E0B31" w:rsidRDefault="00F81D7C" w:rsidP="00F81D7C">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F81D7C" w:rsidRPr="007E0B31" w:rsidRDefault="00F81D7C" w:rsidP="00F81D7C">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F81D7C" w:rsidRPr="007E0B31" w:rsidRDefault="00F81D7C" w:rsidP="00F81D7C">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5"/>
          </w:p>
          <w:p w14:paraId="3817BE40" w14:textId="77777777" w:rsidR="00F81D7C" w:rsidRPr="007E0B31" w:rsidRDefault="00F81D7C" w:rsidP="00F81D7C">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F81D7C" w:rsidRPr="007E0B31" w14:paraId="6946C0D5" w14:textId="77777777" w:rsidTr="00766A50">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gridSpan w:val="2"/>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766A50">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gridSpan w:val="2"/>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766A50">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gridSpan w:val="2"/>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766A50">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gridSpan w:val="2"/>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766A50">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gridSpan w:val="2"/>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766A50">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766A50">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gridSpan w:val="2"/>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0766A50">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gridSpan w:val="2"/>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766A50">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766A50">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gridSpan w:val="2"/>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766A50">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gridSpan w:val="2"/>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766A50">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gridSpan w:val="2"/>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02A1659">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gridSpan w:val="2"/>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0766A50">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gridSpan w:val="2"/>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766A50">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766A50">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gridSpan w:val="2"/>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766A50">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766A50">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gridSpan w:val="2"/>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766A50">
        <w:trPr>
          <w:cantSplit/>
        </w:trPr>
        <w:tc>
          <w:tcPr>
            <w:tcW w:w="2884" w:type="dxa"/>
          </w:tcPr>
          <w:p w14:paraId="331C7E14" w14:textId="380252E6" w:rsidR="00F81D7C" w:rsidRPr="007E0B31" w:rsidRDefault="00F81D7C" w:rsidP="00F81D7C">
            <w:pPr>
              <w:pStyle w:val="Arial11Bold"/>
              <w:rPr>
                <w:rFonts w:cs="Arial"/>
              </w:rPr>
            </w:pPr>
            <w:bookmarkStart w:id="47" w:name="_DV_C39"/>
            <w:r w:rsidRPr="007E0B31">
              <w:rPr>
                <w:rFonts w:cs="Arial"/>
              </w:rPr>
              <w:t>Manufacturer’s Data &amp; Performance Report</w:t>
            </w:r>
            <w:bookmarkEnd w:id="47"/>
          </w:p>
        </w:tc>
        <w:tc>
          <w:tcPr>
            <w:tcW w:w="6634" w:type="dxa"/>
            <w:gridSpan w:val="2"/>
          </w:tcPr>
          <w:p w14:paraId="671DA193" w14:textId="02EFD935" w:rsidR="00F81D7C" w:rsidRPr="007E0B31" w:rsidRDefault="00F81D7C" w:rsidP="00F81D7C">
            <w:pPr>
              <w:pStyle w:val="TableArial11"/>
              <w:rPr>
                <w:rFonts w:cs="Arial"/>
              </w:rPr>
            </w:pPr>
            <w:bookmarkStart w:id="4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8"/>
          </w:p>
        </w:tc>
      </w:tr>
      <w:tr w:rsidR="00F81D7C" w:rsidRPr="007E0B31" w14:paraId="0E2893AA" w14:textId="77777777" w:rsidTr="00766A50">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gridSpan w:val="2"/>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766A50">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gridSpan w:val="2"/>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766A50">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gridSpan w:val="2"/>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766A50">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gridSpan w:val="2"/>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766A50">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gridSpan w:val="2"/>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766A50">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gridSpan w:val="2"/>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766A50">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gridSpan w:val="2"/>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766A50">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766A50">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gridSpan w:val="2"/>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766A50">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gridSpan w:val="2"/>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766A50">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gridSpan w:val="2"/>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766A50">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gridSpan w:val="2"/>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766A50">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gridSpan w:val="2"/>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766A50">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gridSpan w:val="2"/>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766A50">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gridSpan w:val="2"/>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766A50">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766A50">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gridSpan w:val="2"/>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766A50">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gridSpan w:val="2"/>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766A50">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gridSpan w:val="2"/>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766A50">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766A50">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gridSpan w:val="2"/>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766A50">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gridSpan w:val="2"/>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766A50">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gridSpan w:val="2"/>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766A50">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gridSpan w:val="2"/>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766A50">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gridSpan w:val="2"/>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766A50">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766A50">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gridSpan w:val="2"/>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766A50">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gridSpan w:val="2"/>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766A50">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gridSpan w:val="2"/>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766A50">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gridSpan w:val="2"/>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766A50">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gridSpan w:val="2"/>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766A50">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gridSpan w:val="2"/>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766A50">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gridSpan w:val="2"/>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766A50">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gridSpan w:val="2"/>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766A50">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gridSpan w:val="2"/>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766A50">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gridSpan w:val="2"/>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766A50">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766A50">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gridSpan w:val="2"/>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766A50">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766A50">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766A50">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766A50">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766A50">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766A50">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766A50">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766A50">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766A50">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gridSpan w:val="2"/>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766A50">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gridSpan w:val="2"/>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766A50">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gridSpan w:val="2"/>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766A50">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gridSpan w:val="2"/>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766A50">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gridSpan w:val="2"/>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766A50">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gridSpan w:val="2"/>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766A50">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gridSpan w:val="2"/>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766A50">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gridSpan w:val="2"/>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766A50">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gridSpan w:val="2"/>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766A50">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gridSpan w:val="2"/>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766A50">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gridSpan w:val="2"/>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766A50">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gridSpan w:val="2"/>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766A50">
        <w:trPr>
          <w:cantSplit/>
        </w:trPr>
        <w:tc>
          <w:tcPr>
            <w:tcW w:w="2884" w:type="dxa"/>
          </w:tcPr>
          <w:p w14:paraId="0B1CCC78" w14:textId="675E426A" w:rsidR="00F81D7C" w:rsidRPr="007E0B31" w:rsidRDefault="00F81D7C" w:rsidP="00F81D7C">
            <w:pPr>
              <w:pStyle w:val="Arial11Bold"/>
              <w:rPr>
                <w:rFonts w:cs="Arial"/>
              </w:rPr>
            </w:pPr>
            <w:bookmarkStart w:id="49" w:name="_DV_C45"/>
            <w:r w:rsidRPr="007E0B31">
              <w:rPr>
                <w:rFonts w:cs="Arial"/>
              </w:rPr>
              <w:lastRenderedPageBreak/>
              <w:t>Notification of User’s Intention to Synchronise</w:t>
            </w:r>
            <w:bookmarkEnd w:id="49"/>
          </w:p>
        </w:tc>
        <w:tc>
          <w:tcPr>
            <w:tcW w:w="6634" w:type="dxa"/>
            <w:gridSpan w:val="2"/>
          </w:tcPr>
          <w:p w14:paraId="6ADCBD35" w14:textId="0DA3F6C9" w:rsidR="00F81D7C" w:rsidRPr="007E0B31" w:rsidRDefault="00F81D7C" w:rsidP="00F81D7C">
            <w:pPr>
              <w:pStyle w:val="TableArial11"/>
              <w:rPr>
                <w:rFonts w:cs="Arial"/>
              </w:rPr>
            </w:pPr>
            <w:bookmarkStart w:id="5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0"/>
          </w:p>
        </w:tc>
      </w:tr>
      <w:tr w:rsidR="00F81D7C" w:rsidRPr="007E0B31" w14:paraId="6F3AAFE1" w14:textId="77777777" w:rsidTr="00766A50">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gridSpan w:val="2"/>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766A50">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gridSpan w:val="2"/>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766A50">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gridSpan w:val="2"/>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766A50">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gridSpan w:val="2"/>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766A50">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gridSpan w:val="2"/>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766A50">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gridSpan w:val="2"/>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766A50">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gridSpan w:val="2"/>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766A50">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gridSpan w:val="2"/>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766A50">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gridSpan w:val="2"/>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766A50">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gridSpan w:val="2"/>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766A50">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gridSpan w:val="2"/>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766A50">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gridSpan w:val="2"/>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766A50">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gridSpan w:val="2"/>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766A50">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gridSpan w:val="2"/>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766A50">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gridSpan w:val="2"/>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766A50">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766A50">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gridSpan w:val="2"/>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766A50">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gridSpan w:val="2"/>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766A50">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gridSpan w:val="2"/>
          </w:tcPr>
          <w:p w14:paraId="1A8EAFDB" w14:textId="77777777" w:rsidR="00F81D7C" w:rsidRPr="007E0B31" w:rsidRDefault="00F81D7C" w:rsidP="00F81D7C">
            <w:pPr>
              <w:pStyle w:val="TableArial11"/>
              <w:rPr>
                <w:rFonts w:cs="Arial"/>
              </w:rPr>
            </w:pPr>
            <w:bookmarkStart w:id="5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1"/>
          </w:p>
        </w:tc>
      </w:tr>
      <w:tr w:rsidR="00F81D7C" w:rsidRPr="007E0B31" w14:paraId="3532A847" w14:textId="77777777" w:rsidTr="00766A50">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gridSpan w:val="2"/>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766A50">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gridSpan w:val="2"/>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766A50">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766A50">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gridSpan w:val="2"/>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766A50">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766A50">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gridSpan w:val="2"/>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766A50">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gridSpan w:val="2"/>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766A50">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766A50">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766A50">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gridSpan w:val="2"/>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766A50">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gridSpan w:val="2"/>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766A50">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gridSpan w:val="2"/>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766A50">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gridSpan w:val="2"/>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766A50">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gridSpan w:val="2"/>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766A50">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gridSpan w:val="2"/>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766A50">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gridSpan w:val="2"/>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766A50">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gridSpan w:val="2"/>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766A50">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gridSpan w:val="2"/>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766A50">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gridSpan w:val="2"/>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766A50">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766A50">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gridSpan w:val="2"/>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0766A50">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gridSpan w:val="2"/>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766A50">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gridSpan w:val="2"/>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766A50">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766A50">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gridSpan w:val="2"/>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766A50">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gridSpan w:val="2"/>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766A50">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gridSpan w:val="2"/>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766A50">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gridSpan w:val="2"/>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766A50">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gridSpan w:val="2"/>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766A50">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gridSpan w:val="2"/>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766A50">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gridSpan w:val="2"/>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766A50">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gridSpan w:val="2"/>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766A50">
        <w:trPr>
          <w:cantSplit/>
        </w:trPr>
        <w:tc>
          <w:tcPr>
            <w:tcW w:w="2884" w:type="dxa"/>
          </w:tcPr>
          <w:p w14:paraId="0FD871F6" w14:textId="5FABA3D0" w:rsidR="00F81D7C" w:rsidRPr="007E0B31" w:rsidRDefault="00F81D7C" w:rsidP="00F81D7C">
            <w:pPr>
              <w:pStyle w:val="Arial11Bold"/>
              <w:rPr>
                <w:rFonts w:cs="Arial"/>
              </w:rPr>
            </w:pPr>
            <w:bookmarkStart w:id="52" w:name="_DV_C41"/>
            <w:r w:rsidRPr="007E0B31">
              <w:rPr>
                <w:rFonts w:cs="Arial"/>
              </w:rPr>
              <w:t>Operational Notifications</w:t>
            </w:r>
            <w:bookmarkEnd w:id="52"/>
          </w:p>
        </w:tc>
        <w:tc>
          <w:tcPr>
            <w:tcW w:w="6634" w:type="dxa"/>
            <w:gridSpan w:val="2"/>
          </w:tcPr>
          <w:p w14:paraId="7D98A808" w14:textId="07D64618" w:rsidR="00F81D7C" w:rsidRPr="007E0B31" w:rsidRDefault="00F81D7C" w:rsidP="00F81D7C">
            <w:pPr>
              <w:pStyle w:val="TableArial11"/>
              <w:rPr>
                <w:rFonts w:cs="Arial"/>
              </w:rPr>
            </w:pPr>
            <w:bookmarkStart w:id="5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3"/>
          </w:p>
        </w:tc>
      </w:tr>
      <w:tr w:rsidR="00F81D7C" w:rsidRPr="007E0B31" w14:paraId="5A6E5201" w14:textId="77777777" w:rsidTr="00766A50">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gridSpan w:val="2"/>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766A50">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gridSpan w:val="2"/>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766A50">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gridSpan w:val="2"/>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766A50">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gridSpan w:val="2"/>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766A50">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gridSpan w:val="2"/>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766A50">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gridSpan w:val="2"/>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766A50">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gridSpan w:val="2"/>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766A50">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gridSpan w:val="2"/>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766A50">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gridSpan w:val="2"/>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766A50">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gridSpan w:val="2"/>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766A50">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gridSpan w:val="2"/>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766A50">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gridSpan w:val="2"/>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766A50">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gridSpan w:val="2"/>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766A50">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gridSpan w:val="2"/>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766A50">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766A50">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gridSpan w:val="2"/>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766A50">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gridSpan w:val="2"/>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766A50">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gridSpan w:val="2"/>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766A50">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gridSpan w:val="2"/>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766A50">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gridSpan w:val="2"/>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766A50">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gridSpan w:val="2"/>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766A50">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gridSpan w:val="2"/>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766A50">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gridSpan w:val="2"/>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766A50">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gridSpan w:val="2"/>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766A50">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gridSpan w:val="2"/>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766A50">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gridSpan w:val="2"/>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766A50">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gridSpan w:val="2"/>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766A50">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gridSpan w:val="2"/>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766A50">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gridSpan w:val="2"/>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766A50">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gridSpan w:val="2"/>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766A50">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gridSpan w:val="2"/>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766A50">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gridSpan w:val="2"/>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766A50">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766A50">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gridSpan w:val="2"/>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766A50">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gridSpan w:val="2"/>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766A50">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gridSpan w:val="2"/>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766A50">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gridSpan w:val="2"/>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766A50">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gridSpan w:val="2"/>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766A50">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gridSpan w:val="2"/>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766A50">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gridSpan w:val="2"/>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766A50">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gridSpan w:val="2"/>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766A50">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gridSpan w:val="2"/>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766A50">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766A50">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766A50">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766A50">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gridSpan w:val="2"/>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766A50">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gridSpan w:val="2"/>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766A50">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gridSpan w:val="2"/>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766A50">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gridSpan w:val="2"/>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766A50">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gridSpan w:val="2"/>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766A50">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gridSpan w:val="2"/>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766A50">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766A50">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gridSpan w:val="2"/>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766A50">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gridSpan w:val="2"/>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766A50">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gridSpan w:val="2"/>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766A50">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gridSpan w:val="2"/>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766A50">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766A50">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gridSpan w:val="2"/>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766A50">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gridSpan w:val="2"/>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766A50">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gridSpan w:val="2"/>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766A50">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gridSpan w:val="2"/>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766A50">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gridSpan w:val="2"/>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766A50">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gridSpan w:val="2"/>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766A50">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gridSpan w:val="2"/>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766A50">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766A50">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gridSpan w:val="2"/>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766A50">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gridSpan w:val="2"/>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766A50">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gridSpan w:val="2"/>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766A50">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gridSpan w:val="2"/>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766A50">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gridSpan w:val="2"/>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766A50">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766A50">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Quick Resynchronisation Capability</w:t>
            </w:r>
          </w:p>
        </w:tc>
        <w:tc>
          <w:tcPr>
            <w:tcW w:w="6634" w:type="dxa"/>
            <w:gridSpan w:val="2"/>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766A50">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766A50">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gridSpan w:val="2"/>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766A50">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gridSpan w:val="2"/>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766A50">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gridSpan w:val="2"/>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766A50">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gridSpan w:val="2"/>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766A50">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gridSpan w:val="2"/>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766A50">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gridSpan w:val="2"/>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766A50">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gridSpan w:val="2"/>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766A50">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gridSpan w:val="2"/>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766A50">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766A50">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gridSpan w:val="2"/>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766A50">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gridSpan w:val="2"/>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766A50">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gridSpan w:val="2"/>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766A50">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gridSpan w:val="2"/>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766A50">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gridSpan w:val="2"/>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766A50">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766A50">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gridSpan w:val="2"/>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766A50">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gridSpan w:val="2"/>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766A50">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gridSpan w:val="2"/>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766A50">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gridSpan w:val="2"/>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1431D9" w:rsidRPr="007E0B31" w14:paraId="34A68C23" w14:textId="77777777" w:rsidTr="00766A50">
        <w:trPr>
          <w:cantSplit/>
        </w:trPr>
        <w:tc>
          <w:tcPr>
            <w:tcW w:w="2884" w:type="dxa"/>
          </w:tcPr>
          <w:p w14:paraId="6BE21B46" w14:textId="40503CFC" w:rsidR="001431D9" w:rsidRPr="007E0B31" w:rsidRDefault="001431D9" w:rsidP="00F81D7C">
            <w:pPr>
              <w:pStyle w:val="Arial11Bold"/>
              <w:rPr>
                <w:rFonts w:cs="Arial"/>
              </w:rPr>
            </w:pPr>
            <w:ins w:id="54" w:author="Frank Kasibante (NESO)" w:date="2025-05-15T16:05:00Z" w16du:dateUtc="2025-05-15T15:05:00Z">
              <w:r>
                <w:rPr>
                  <w:rFonts w:cs="Arial"/>
                </w:rPr>
                <w:t xml:space="preserve">Relevant </w:t>
              </w:r>
            </w:ins>
            <w:ins w:id="55" w:author="Frank Kasibante (NESO)" w:date="2025-05-15T16:06:00Z" w16du:dateUtc="2025-05-15T15:06:00Z">
              <w:r>
                <w:rPr>
                  <w:rFonts w:cs="Arial"/>
                </w:rPr>
                <w:t>Electrical Standards</w:t>
              </w:r>
            </w:ins>
          </w:p>
        </w:tc>
        <w:tc>
          <w:tcPr>
            <w:tcW w:w="6634" w:type="dxa"/>
            <w:gridSpan w:val="2"/>
          </w:tcPr>
          <w:p w14:paraId="5C3D3EFE" w14:textId="246A6F63" w:rsidR="001431D9" w:rsidRPr="00477638" w:rsidRDefault="001431D9" w:rsidP="00F81D7C">
            <w:pPr>
              <w:pStyle w:val="TableArial11"/>
              <w:rPr>
                <w:rFonts w:cs="Arial"/>
              </w:rPr>
            </w:pPr>
            <w:ins w:id="56" w:author="Frank Kasibante (NESO)" w:date="2025-05-15T16:07:00Z" w16du:dateUtc="2025-05-15T15:07:00Z">
              <w:r>
                <w:rPr>
                  <w:rFonts w:cs="Arial"/>
                </w:rPr>
                <w:t xml:space="preserve">The </w:t>
              </w:r>
            </w:ins>
            <w:ins w:id="57" w:author="Frank Kasibante (NESO)" w:date="2025-05-15T16:06:00Z" w16du:dateUtc="2025-05-15T15:06:00Z">
              <w:r w:rsidRPr="001431D9">
                <w:rPr>
                  <w:rFonts w:cs="Arial"/>
                  <w:b/>
                  <w:bCs/>
                  <w:rPrChange w:id="58" w:author="Frank Kasibante (NESO)" w:date="2025-05-15T16:08:00Z" w16du:dateUtc="2025-05-15T15:08:00Z">
                    <w:rPr>
                      <w:rFonts w:cs="Arial"/>
                    </w:rPr>
                  </w:rPrChange>
                </w:rPr>
                <w:t>Relevant Electrical Standards</w:t>
              </w:r>
              <w:r>
                <w:rPr>
                  <w:rFonts w:cs="Arial"/>
                </w:rPr>
                <w:t xml:space="preserve"> </w:t>
              </w:r>
            </w:ins>
            <w:ins w:id="59" w:author="Frank Kasibante (NESO)" w:date="2025-05-15T16:07:00Z" w16du:dateUtc="2025-05-15T15:07:00Z">
              <w:r>
                <w:rPr>
                  <w:rFonts w:cs="Arial"/>
                </w:rPr>
                <w:t xml:space="preserve">as defined in the </w:t>
              </w:r>
              <w:r w:rsidRPr="006953BA">
                <w:rPr>
                  <w:rFonts w:cs="Arial"/>
                  <w:b/>
                  <w:bCs/>
                  <w:rPrChange w:id="60" w:author="Claire Goult (NESO)" w:date="2025-05-21T07:33:00Z" w16du:dateUtc="2025-05-21T06:33:00Z">
                    <w:rPr>
                      <w:rFonts w:cs="Arial"/>
                    </w:rPr>
                  </w:rPrChange>
                </w:rPr>
                <w:t>Relevant Electrical Standards</w:t>
              </w:r>
              <w:r>
                <w:rPr>
                  <w:rFonts w:cs="Arial"/>
                </w:rPr>
                <w:t xml:space="preserve"> document referenced in the Annex to the </w:t>
              </w:r>
              <w:r w:rsidRPr="001431D9">
                <w:rPr>
                  <w:rFonts w:cs="Arial"/>
                  <w:b/>
                  <w:bCs/>
                  <w:rPrChange w:id="61" w:author="Frank Kasibante (NESO)" w:date="2025-05-15T16:08:00Z" w16du:dateUtc="2025-05-15T15:08:00Z">
                    <w:rPr>
                      <w:rFonts w:cs="Arial"/>
                    </w:rPr>
                  </w:rPrChange>
                </w:rPr>
                <w:t>Gener</w:t>
              </w:r>
            </w:ins>
            <w:ins w:id="62" w:author="Frank Kasibante (NESO)" w:date="2025-05-15T16:08:00Z" w16du:dateUtc="2025-05-15T15:08:00Z">
              <w:r w:rsidRPr="001431D9">
                <w:rPr>
                  <w:rFonts w:cs="Arial"/>
                  <w:b/>
                  <w:bCs/>
                  <w:rPrChange w:id="63" w:author="Frank Kasibante (NESO)" w:date="2025-05-15T16:08:00Z" w16du:dateUtc="2025-05-15T15:08:00Z">
                    <w:rPr>
                      <w:rFonts w:cs="Arial"/>
                    </w:rPr>
                  </w:rPrChange>
                </w:rPr>
                <w:t>al Conditions</w:t>
              </w:r>
              <w:r>
                <w:rPr>
                  <w:rFonts w:cs="Arial"/>
                </w:rPr>
                <w:t xml:space="preserve"> and as published on </w:t>
              </w:r>
              <w:r w:rsidRPr="001431D9">
                <w:rPr>
                  <w:rFonts w:cs="Arial"/>
                  <w:b/>
                  <w:bCs/>
                  <w:rPrChange w:id="64" w:author="Frank Kasibante (NESO)" w:date="2025-05-15T16:08:00Z" w16du:dateUtc="2025-05-15T15:08:00Z">
                    <w:rPr>
                      <w:rFonts w:cs="Arial"/>
                    </w:rPr>
                  </w:rPrChange>
                </w:rPr>
                <w:t>The Company</w:t>
              </w:r>
              <w:r>
                <w:rPr>
                  <w:rFonts w:cs="Arial"/>
                </w:rPr>
                <w:t>’s website</w:t>
              </w:r>
            </w:ins>
          </w:p>
        </w:tc>
      </w:tr>
      <w:tr w:rsidR="00F81D7C" w:rsidRPr="007E0B31" w14:paraId="00495AD3" w14:textId="77777777" w:rsidTr="00766A50">
        <w:trPr>
          <w:cantSplit/>
        </w:trPr>
        <w:tc>
          <w:tcPr>
            <w:tcW w:w="2884" w:type="dxa"/>
          </w:tcPr>
          <w:p w14:paraId="37CE2F19" w14:textId="77777777" w:rsidR="00F81D7C" w:rsidRPr="007E0B31" w:rsidRDefault="00F81D7C" w:rsidP="00F81D7C">
            <w:pPr>
              <w:pStyle w:val="Arial11Bold"/>
              <w:rPr>
                <w:rFonts w:cs="Arial"/>
              </w:rPr>
            </w:pPr>
            <w:r w:rsidRPr="007E0B31">
              <w:rPr>
                <w:rFonts w:cs="Arial"/>
              </w:rPr>
              <w:lastRenderedPageBreak/>
              <w:t>Relevant Party</w:t>
            </w:r>
          </w:p>
        </w:tc>
        <w:tc>
          <w:tcPr>
            <w:tcW w:w="6634" w:type="dxa"/>
            <w:gridSpan w:val="2"/>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766A50">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gridSpan w:val="2"/>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0766A50">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gridSpan w:val="2"/>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0766A50">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gridSpan w:val="2"/>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766A50">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766A50">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gridSpan w:val="2"/>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766A50">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gridSpan w:val="2"/>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766A50">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gridSpan w:val="2"/>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766A50">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gridSpan w:val="2"/>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766A50">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gridSpan w:val="2"/>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766A50">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gridSpan w:val="2"/>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766A50">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gridSpan w:val="2"/>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766A50">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gridSpan w:val="2"/>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766A50">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766A50">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gridSpan w:val="2"/>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766A50">
        <w:trPr>
          <w:cantSplit/>
        </w:trPr>
        <w:tc>
          <w:tcPr>
            <w:tcW w:w="2884" w:type="dxa"/>
          </w:tcPr>
          <w:p w14:paraId="7A0A7098" w14:textId="399722FF" w:rsidR="00F81D7C" w:rsidRPr="00A24C6C" w:rsidRDefault="00F81D7C" w:rsidP="00F81D7C">
            <w:pPr>
              <w:pStyle w:val="Arial11Bold"/>
              <w:rPr>
                <w:rFonts w:cs="Arial"/>
              </w:rPr>
            </w:pPr>
          </w:p>
        </w:tc>
        <w:tc>
          <w:tcPr>
            <w:tcW w:w="6634" w:type="dxa"/>
            <w:gridSpan w:val="2"/>
          </w:tcPr>
          <w:p w14:paraId="7D8E70D3" w14:textId="762661DB" w:rsidR="00F81D7C" w:rsidRPr="00A24C6C" w:rsidRDefault="00F81D7C" w:rsidP="00F81D7C">
            <w:pPr>
              <w:pStyle w:val="TableArial11"/>
              <w:rPr>
                <w:rFonts w:cs="Arial"/>
              </w:rPr>
            </w:pPr>
          </w:p>
        </w:tc>
      </w:tr>
      <w:tr w:rsidR="00F81D7C" w:rsidRPr="007E0B31" w14:paraId="6CA184A0" w14:textId="77777777" w:rsidTr="00766A50">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gridSpan w:val="2"/>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766A50">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gridSpan w:val="2"/>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766A50">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gridSpan w:val="2"/>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766A50">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gridSpan w:val="2"/>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766A50">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gridSpan w:val="2"/>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766A50">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gridSpan w:val="2"/>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766A50">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gridSpan w:val="2"/>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766A50">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gridSpan w:val="2"/>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766A50">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gridSpan w:val="2"/>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766A50">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gridSpan w:val="2"/>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766A50">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gridSpan w:val="2"/>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766A50">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gridSpan w:val="2"/>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766A50">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gridSpan w:val="2"/>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0766A50">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gridSpan w:val="2"/>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766A50">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gridSpan w:val="2"/>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766A50">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gridSpan w:val="2"/>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766A50">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gridSpan w:val="2"/>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766A50">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gridSpan w:val="2"/>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766A50">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gridSpan w:val="2"/>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766A50">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gridSpan w:val="2"/>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766A50">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gridSpan w:val="2"/>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766A50">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gridSpan w:val="2"/>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766A50">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gridSpan w:val="2"/>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766A50">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gridSpan w:val="2"/>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766A50">
        <w:trPr>
          <w:cantSplit/>
        </w:trPr>
        <w:tc>
          <w:tcPr>
            <w:tcW w:w="2884" w:type="dxa"/>
          </w:tcPr>
          <w:p w14:paraId="3E931984" w14:textId="39850ADE" w:rsidR="00F81D7C" w:rsidRPr="007E0B31" w:rsidRDefault="00F81D7C" w:rsidP="00F81D7C">
            <w:pPr>
              <w:pStyle w:val="Arial11Bold"/>
              <w:rPr>
                <w:rFonts w:cs="Arial"/>
              </w:rPr>
            </w:pPr>
          </w:p>
        </w:tc>
        <w:tc>
          <w:tcPr>
            <w:tcW w:w="6634" w:type="dxa"/>
            <w:gridSpan w:val="2"/>
          </w:tcPr>
          <w:p w14:paraId="2C46A0D7" w14:textId="229F6998" w:rsidR="00F81D7C" w:rsidRPr="007E0B31" w:rsidRDefault="00F81D7C" w:rsidP="00F81D7C">
            <w:pPr>
              <w:pStyle w:val="TableArial11"/>
              <w:rPr>
                <w:rFonts w:cs="Arial"/>
              </w:rPr>
            </w:pPr>
          </w:p>
        </w:tc>
      </w:tr>
      <w:tr w:rsidR="00F81D7C" w:rsidRPr="007E0B31" w14:paraId="6A64B863" w14:textId="77777777" w:rsidTr="00766A50">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766A50">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gridSpan w:val="2"/>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766A50">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gridSpan w:val="2"/>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766A50">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gridSpan w:val="2"/>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766A50">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766A50">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gridSpan w:val="2"/>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766A50">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gridSpan w:val="2"/>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766A50">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gridSpan w:val="2"/>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766A50">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gridSpan w:val="2"/>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766A50">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gridSpan w:val="2"/>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766A50">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gridSpan w:val="2"/>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766A50">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gridSpan w:val="2"/>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766A50">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gridSpan w:val="2"/>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766A50">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gridSpan w:val="2"/>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766A50">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gridSpan w:val="2"/>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766A50">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gridSpan w:val="2"/>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766A50">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gridSpan w:val="2"/>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766A50">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gridSpan w:val="2"/>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766A50">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gridSpan w:val="2"/>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766A50">
        <w:trPr>
          <w:cantSplit/>
        </w:trPr>
        <w:tc>
          <w:tcPr>
            <w:tcW w:w="2884"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6634" w:type="dxa"/>
            <w:gridSpan w:val="2"/>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766A50">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gridSpan w:val="2"/>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766A50">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gridSpan w:val="2"/>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766A50">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gridSpan w:val="2"/>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766A50">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gridSpan w:val="2"/>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766A50">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gridSpan w:val="2"/>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766A50">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gridSpan w:val="2"/>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766A50">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gridSpan w:val="2"/>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766A50">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gridSpan w:val="2"/>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766A50">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gridSpan w:val="2"/>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766A50">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gridSpan w:val="2"/>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766A50">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gridSpan w:val="2"/>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766A50">
        <w:trPr>
          <w:cantSplit/>
        </w:trPr>
        <w:tc>
          <w:tcPr>
            <w:tcW w:w="2884" w:type="dxa"/>
          </w:tcPr>
          <w:p w14:paraId="5B112BC4" w14:textId="77777777" w:rsidR="00F81D7C" w:rsidRPr="007E0B31" w:rsidRDefault="00F81D7C" w:rsidP="00F81D7C">
            <w:pPr>
              <w:pStyle w:val="Arial11Bold"/>
              <w:rPr>
                <w:rFonts w:cs="Arial"/>
              </w:rPr>
            </w:pPr>
            <w:r w:rsidRPr="007E0B31">
              <w:rPr>
                <w:rFonts w:cs="Arial"/>
              </w:rPr>
              <w:lastRenderedPageBreak/>
              <w:t>Subtransmission System</w:t>
            </w:r>
          </w:p>
        </w:tc>
        <w:tc>
          <w:tcPr>
            <w:tcW w:w="6634" w:type="dxa"/>
            <w:gridSpan w:val="2"/>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766A50">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gridSpan w:val="2"/>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766A50">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gridSpan w:val="2"/>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766A50">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gridSpan w:val="2"/>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766A50">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gridSpan w:val="2"/>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766A50">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gridSpan w:val="2"/>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766A50">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gridSpan w:val="2"/>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766A50">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gridSpan w:val="2"/>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766A50">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gridSpan w:val="2"/>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766A50">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gridSpan w:val="2"/>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766A50">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766A50">
        <w:trPr>
          <w:cantSplit/>
        </w:trPr>
        <w:tc>
          <w:tcPr>
            <w:tcW w:w="2884"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6634" w:type="dxa"/>
            <w:gridSpan w:val="2"/>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766A50">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gridSpan w:val="2"/>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766A50">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gridSpan w:val="2"/>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766A50">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gridSpan w:val="2"/>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766A50">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gridSpan w:val="2"/>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766A50">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gridSpan w:val="2"/>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766A50">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gridSpan w:val="2"/>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766A50">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766A50">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766A50">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766A50">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766A50">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gridSpan w:val="2"/>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766A50">
        <w:trPr>
          <w:cantSplit/>
        </w:trPr>
        <w:tc>
          <w:tcPr>
            <w:tcW w:w="2884"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6634" w:type="dxa"/>
            <w:gridSpan w:val="2"/>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766A50">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gridSpan w:val="2"/>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766A50">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gridSpan w:val="2"/>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766A50">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gridSpan w:val="2"/>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766A50">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gridSpan w:val="2"/>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766A50">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gridSpan w:val="2"/>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766A50">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766A50">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gridSpan w:val="2"/>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766A50">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gridSpan w:val="2"/>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766A50">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766A50">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766A50">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gridSpan w:val="2"/>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766A50">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gridSpan w:val="2"/>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766A50">
        <w:trPr>
          <w:cantSplit/>
        </w:trPr>
        <w:tc>
          <w:tcPr>
            <w:tcW w:w="2884"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6634" w:type="dxa"/>
            <w:gridSpan w:val="2"/>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766A50">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gridSpan w:val="2"/>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766A50">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gridSpan w:val="2"/>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766A50">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gridSpan w:val="2"/>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766A50">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gridSpan w:val="2"/>
          </w:tcPr>
          <w:p w14:paraId="3E1A2B55" w14:textId="61971953" w:rsidR="00F81D7C" w:rsidRPr="007E0B31" w:rsidRDefault="00F81D7C" w:rsidP="00F81D7C">
            <w:pPr>
              <w:pStyle w:val="TableArial11"/>
              <w:rPr>
                <w:rFonts w:cs="Arial"/>
              </w:rPr>
            </w:pPr>
            <w:bookmarkStart w:id="65"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5"/>
            <w:r w:rsidRPr="007E0B31">
              <w:rPr>
                <w:rFonts w:cs="Arial"/>
              </w:rPr>
              <w:t>.</w:t>
            </w:r>
          </w:p>
        </w:tc>
      </w:tr>
      <w:tr w:rsidR="00F81D7C" w:rsidRPr="007E0B31" w14:paraId="1DA61D3F" w14:textId="77777777" w:rsidTr="00766A50">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gridSpan w:val="2"/>
          </w:tcPr>
          <w:p w14:paraId="62BA3C3F" w14:textId="7BBA8F9D" w:rsidR="00F81D7C" w:rsidRPr="007E0B31" w:rsidRDefault="00F81D7C" w:rsidP="00F81D7C">
            <w:pPr>
              <w:pStyle w:val="TableArial11"/>
              <w:rPr>
                <w:rFonts w:cs="Arial"/>
              </w:rPr>
            </w:pPr>
            <w:bookmarkStart w:id="66"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66"/>
          </w:p>
        </w:tc>
      </w:tr>
      <w:tr w:rsidR="00F81D7C" w:rsidRPr="007E0B31" w14:paraId="5E31ADD9" w14:textId="77777777" w:rsidTr="00766A50">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gridSpan w:val="2"/>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766A50">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gridSpan w:val="2"/>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766A50">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gridSpan w:val="2"/>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766A50">
        <w:trPr>
          <w:cantSplit/>
        </w:trPr>
        <w:tc>
          <w:tcPr>
            <w:tcW w:w="2884"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6634" w:type="dxa"/>
            <w:gridSpan w:val="2"/>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766A50">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gridSpan w:val="2"/>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766A50">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gridSpan w:val="2"/>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766A50">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gridSpan w:val="2"/>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766A50">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gridSpan w:val="2"/>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766A50">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gridSpan w:val="2"/>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766A50">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gridSpan w:val="2"/>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766A50">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gridSpan w:val="2"/>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766A50">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gridSpan w:val="2"/>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766A50">
        <w:trPr>
          <w:cantSplit/>
        </w:trPr>
        <w:tc>
          <w:tcPr>
            <w:tcW w:w="2884" w:type="dxa"/>
          </w:tcPr>
          <w:p w14:paraId="1F60112F" w14:textId="41D5FEBC" w:rsidR="00F81D7C" w:rsidRPr="00875FA6" w:rsidRDefault="00F81D7C" w:rsidP="00F81D7C">
            <w:pPr>
              <w:pStyle w:val="Arial11Bold"/>
            </w:pPr>
            <w:r w:rsidRPr="00875FA6">
              <w:t>Test Plan</w:t>
            </w:r>
          </w:p>
        </w:tc>
        <w:tc>
          <w:tcPr>
            <w:tcW w:w="6634" w:type="dxa"/>
            <w:gridSpan w:val="2"/>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766A50">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gridSpan w:val="2"/>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766A50">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gridSpan w:val="2"/>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766A50">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gridSpan w:val="2"/>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766A50">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gridSpan w:val="2"/>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766A50">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766A50">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766A50">
        <w:trPr>
          <w:cantSplit/>
        </w:trPr>
        <w:tc>
          <w:tcPr>
            <w:tcW w:w="2884"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gridSpan w:val="2"/>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766A50">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gridSpan w:val="2"/>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766A50">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gridSpan w:val="2"/>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766A50">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gridSpan w:val="2"/>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766A50">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gridSpan w:val="2"/>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766A50">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gridSpan w:val="2"/>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766A50">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gridSpan w:val="2"/>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766A50">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gridSpan w:val="2"/>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766A50">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gridSpan w:val="2"/>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766A50">
        <w:trPr>
          <w:cantSplit/>
        </w:trPr>
        <w:tc>
          <w:tcPr>
            <w:tcW w:w="2884"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6634" w:type="dxa"/>
            <w:gridSpan w:val="2"/>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766A50">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gridSpan w:val="2"/>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766A50">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766A50">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gridSpan w:val="2"/>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766A50">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gridSpan w:val="2"/>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766A50">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gridSpan w:val="2"/>
          </w:tcPr>
          <w:p w14:paraId="77136DC3" w14:textId="77777777" w:rsidR="00E9642F" w:rsidRPr="00E9642F" w:rsidRDefault="00E9642F" w:rsidP="00E9642F">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F81D7C" w:rsidRPr="007E0B31" w:rsidRDefault="00E9642F" w:rsidP="00F81D7C">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F81D7C" w:rsidRPr="007E0B31" w14:paraId="14A60B97" w14:textId="77777777" w:rsidTr="00766A50">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gridSpan w:val="2"/>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766A50">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gridSpan w:val="2"/>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766A50">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gridSpan w:val="2"/>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766A50">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gridSpan w:val="2"/>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766A50">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gridSpan w:val="2"/>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766A50">
        <w:trPr>
          <w:cantSplit/>
        </w:trPr>
        <w:tc>
          <w:tcPr>
            <w:tcW w:w="2884" w:type="dxa"/>
          </w:tcPr>
          <w:p w14:paraId="7859EEE2" w14:textId="77777777" w:rsidR="00F81D7C" w:rsidRPr="007E0B31" w:rsidRDefault="00F81D7C" w:rsidP="00F81D7C">
            <w:pPr>
              <w:pStyle w:val="Arial11Bold"/>
              <w:rPr>
                <w:rFonts w:cs="Arial"/>
              </w:rPr>
            </w:pPr>
            <w:r w:rsidRPr="007E0B31">
              <w:rPr>
                <w:rFonts w:cs="Arial"/>
              </w:rPr>
              <w:lastRenderedPageBreak/>
              <w:t>Transmission System</w:t>
            </w:r>
          </w:p>
        </w:tc>
        <w:tc>
          <w:tcPr>
            <w:tcW w:w="6634" w:type="dxa"/>
            <w:gridSpan w:val="2"/>
          </w:tcPr>
          <w:p w14:paraId="73BB66DD" w14:textId="77777777" w:rsidR="00F81D7C"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D95034" w:rsidRPr="007E0B31" w:rsidRDefault="00D95034" w:rsidP="00F81D7C">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F81D7C" w:rsidRPr="007E0B31" w14:paraId="6D673E45" w14:textId="77777777" w:rsidTr="00766A50">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gridSpan w:val="2"/>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766A50">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766A50">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766A50">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766A50">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766A50">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gridSpan w:val="2"/>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766A50">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gridSpan w:val="2"/>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766A50">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gridSpan w:val="2"/>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766A50">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gridSpan w:val="2"/>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766A50">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gridSpan w:val="2"/>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766A50">
        <w:trPr>
          <w:cantSplit/>
        </w:trPr>
        <w:tc>
          <w:tcPr>
            <w:tcW w:w="2884" w:type="dxa"/>
          </w:tcPr>
          <w:p w14:paraId="1214A797" w14:textId="77777777" w:rsidR="00F81D7C" w:rsidRPr="007E0B31" w:rsidRDefault="00F81D7C" w:rsidP="00F81D7C">
            <w:pPr>
              <w:pStyle w:val="Arial11Bold"/>
              <w:rPr>
                <w:rFonts w:cs="Arial"/>
              </w:rPr>
            </w:pPr>
            <w:r w:rsidRPr="007E0B31">
              <w:rPr>
                <w:rFonts w:cs="Arial"/>
              </w:rPr>
              <w:lastRenderedPageBreak/>
              <w:t>Unit Load Controller Response Time Constant</w:t>
            </w:r>
          </w:p>
        </w:tc>
        <w:tc>
          <w:tcPr>
            <w:tcW w:w="6634" w:type="dxa"/>
            <w:gridSpan w:val="2"/>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766A50">
        <w:trPr>
          <w:cantSplit/>
        </w:trPr>
        <w:tc>
          <w:tcPr>
            <w:tcW w:w="2884" w:type="dxa"/>
          </w:tcPr>
          <w:p w14:paraId="1B0E66FB" w14:textId="4F0E4CAC" w:rsidR="00F81D7C" w:rsidRPr="007E0B31" w:rsidRDefault="00F81D7C" w:rsidP="00F81D7C">
            <w:pPr>
              <w:pStyle w:val="Arial11Bold"/>
              <w:rPr>
                <w:rFonts w:cs="Arial"/>
              </w:rPr>
            </w:pPr>
            <w:bookmarkStart w:id="67" w:name="_DV_C47"/>
            <w:r w:rsidRPr="007E0B31">
              <w:rPr>
                <w:rFonts w:cs="Arial"/>
              </w:rPr>
              <w:t>Unresolved Issues</w:t>
            </w:r>
            <w:bookmarkEnd w:id="67"/>
          </w:p>
        </w:tc>
        <w:tc>
          <w:tcPr>
            <w:tcW w:w="6634" w:type="dxa"/>
            <w:gridSpan w:val="2"/>
          </w:tcPr>
          <w:p w14:paraId="12917A3C" w14:textId="564B64BE" w:rsidR="00F81D7C" w:rsidRPr="007E0B31" w:rsidRDefault="00F81D7C" w:rsidP="00F81D7C">
            <w:pPr>
              <w:pStyle w:val="TableArial11"/>
              <w:rPr>
                <w:rFonts w:cs="Arial"/>
              </w:rPr>
            </w:pPr>
            <w:bookmarkStart w:id="68"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8"/>
          </w:p>
        </w:tc>
      </w:tr>
      <w:tr w:rsidR="00F81D7C" w:rsidRPr="007E0B31" w14:paraId="4EF10D55" w14:textId="77777777" w:rsidTr="00766A50">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gridSpan w:val="2"/>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766A50">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gridSpan w:val="2"/>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766A50">
        <w:trPr>
          <w:cantSplit/>
        </w:trPr>
        <w:tc>
          <w:tcPr>
            <w:tcW w:w="2884" w:type="dxa"/>
          </w:tcPr>
          <w:p w14:paraId="71077D37" w14:textId="33CFD5CB" w:rsidR="00F81D7C" w:rsidRPr="007E0B31" w:rsidRDefault="00F81D7C" w:rsidP="00F81D7C">
            <w:pPr>
              <w:pStyle w:val="Arial11Bold"/>
              <w:rPr>
                <w:rFonts w:cs="Arial"/>
                <w:u w:val="single"/>
              </w:rPr>
            </w:pPr>
            <w:bookmarkStart w:id="69" w:name="_DV_C49"/>
            <w:r w:rsidRPr="007E0B31">
              <w:rPr>
                <w:rFonts w:cs="Arial"/>
              </w:rPr>
              <w:t>User Data File Structure</w:t>
            </w:r>
            <w:bookmarkEnd w:id="69"/>
          </w:p>
        </w:tc>
        <w:tc>
          <w:tcPr>
            <w:tcW w:w="6634" w:type="dxa"/>
            <w:gridSpan w:val="2"/>
          </w:tcPr>
          <w:p w14:paraId="475B944D" w14:textId="77258ADD" w:rsidR="00F81D7C" w:rsidRPr="007E0B31" w:rsidRDefault="00F81D7C" w:rsidP="00F81D7C">
            <w:pPr>
              <w:pStyle w:val="TableArial11"/>
              <w:rPr>
                <w:rFonts w:cs="Arial"/>
              </w:rPr>
            </w:pPr>
            <w:bookmarkStart w:id="70"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0"/>
          </w:p>
        </w:tc>
      </w:tr>
      <w:tr w:rsidR="00F81D7C" w:rsidRPr="007E0B31" w14:paraId="24C40449" w14:textId="77777777" w:rsidTr="00766A50">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gridSpan w:val="2"/>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766A50">
        <w:trPr>
          <w:cantSplit/>
        </w:trPr>
        <w:tc>
          <w:tcPr>
            <w:tcW w:w="2884" w:type="dxa"/>
          </w:tcPr>
          <w:p w14:paraId="0EE53A77" w14:textId="02AE4348" w:rsidR="00F81D7C" w:rsidRPr="007E0B31" w:rsidRDefault="00F81D7C" w:rsidP="00F81D7C">
            <w:pPr>
              <w:pStyle w:val="Arial11Bold"/>
              <w:rPr>
                <w:rFonts w:cs="Arial"/>
              </w:rPr>
            </w:pPr>
            <w:bookmarkStart w:id="71" w:name="_DV_C51"/>
            <w:r w:rsidRPr="007E0B31">
              <w:rPr>
                <w:rFonts w:cs="Arial"/>
              </w:rPr>
              <w:t>User Self Certification of Compliance</w:t>
            </w:r>
            <w:bookmarkEnd w:id="71"/>
          </w:p>
        </w:tc>
        <w:tc>
          <w:tcPr>
            <w:tcW w:w="6634" w:type="dxa"/>
            <w:gridSpan w:val="2"/>
          </w:tcPr>
          <w:p w14:paraId="0B00A7D2" w14:textId="77777777" w:rsidR="00F81D7C" w:rsidRPr="007E0B31" w:rsidRDefault="00F81D7C" w:rsidP="00F81D7C">
            <w:pPr>
              <w:pStyle w:val="TableArial11"/>
              <w:rPr>
                <w:rFonts w:cs="Arial"/>
              </w:rPr>
            </w:pPr>
            <w:bookmarkStart w:id="72" w:name="_DV_C52"/>
            <w:r w:rsidRPr="007E0B31">
              <w:rPr>
                <w:rFonts w:cs="Arial"/>
              </w:rPr>
              <w:t>A certificate, in the form attached at CP.A.2</w:t>
            </w:r>
            <w:bookmarkStart w:id="73" w:name="_DV_C53"/>
            <w:bookmarkEnd w:id="72"/>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74" w:name="_DV_C56"/>
            <w:bookmarkEnd w:id="73"/>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74"/>
          </w:p>
        </w:tc>
      </w:tr>
      <w:tr w:rsidR="00F81D7C" w:rsidRPr="007E0B31" w14:paraId="1875D733" w14:textId="77777777" w:rsidTr="00766A50">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gridSpan w:val="2"/>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766A50">
        <w:trPr>
          <w:cantSplit/>
        </w:trPr>
        <w:tc>
          <w:tcPr>
            <w:tcW w:w="2884" w:type="dxa"/>
          </w:tcPr>
          <w:p w14:paraId="7BCD8EF3" w14:textId="77777777" w:rsidR="00F81D7C" w:rsidRPr="007E0B31" w:rsidRDefault="00F81D7C" w:rsidP="00F81D7C">
            <w:pPr>
              <w:pStyle w:val="Arial11Bold"/>
              <w:rPr>
                <w:rFonts w:cs="Arial"/>
              </w:rPr>
            </w:pPr>
            <w:r w:rsidRPr="007E0B31">
              <w:rPr>
                <w:rFonts w:cs="Arial"/>
              </w:rPr>
              <w:lastRenderedPageBreak/>
              <w:t>User System</w:t>
            </w:r>
          </w:p>
        </w:tc>
        <w:tc>
          <w:tcPr>
            <w:tcW w:w="6634" w:type="dxa"/>
            <w:gridSpan w:val="2"/>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766A50">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gridSpan w:val="2"/>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766A50">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gridSpan w:val="2"/>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766A50">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gridSpan w:val="2"/>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766A50">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gridSpan w:val="2"/>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766A50">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gridSpan w:val="2"/>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766A50">
        <w:trPr>
          <w:cantSplit/>
        </w:trPr>
        <w:tc>
          <w:tcPr>
            <w:tcW w:w="2884" w:type="dxa"/>
          </w:tcPr>
          <w:p w14:paraId="06EA4E34" w14:textId="77777777" w:rsidR="00F81D7C" w:rsidRPr="007E0B31" w:rsidRDefault="00F81D7C" w:rsidP="00F81D7C">
            <w:pPr>
              <w:pStyle w:val="Arial11Bold"/>
              <w:rPr>
                <w:rFonts w:cs="Arial"/>
              </w:rPr>
            </w:pPr>
            <w:r w:rsidRPr="007E0B31">
              <w:rPr>
                <w:rFonts w:cs="Arial"/>
              </w:rPr>
              <w:lastRenderedPageBreak/>
              <w:t>Weekly ACS Conditions</w:t>
            </w:r>
          </w:p>
        </w:tc>
        <w:tc>
          <w:tcPr>
            <w:tcW w:w="6634" w:type="dxa"/>
            <w:gridSpan w:val="2"/>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766A50">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gridSpan w:val="2"/>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766A50">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gridSpan w:val="2"/>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766A50">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gridSpan w:val="2"/>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766A50">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gridSpan w:val="2"/>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766A50">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gridSpan w:val="2"/>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75"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75"/>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C66B8" w14:textId="77777777" w:rsidR="003C761A" w:rsidRDefault="003C761A" w:rsidP="008F1F3E">
      <w:pPr>
        <w:pStyle w:val="Header"/>
      </w:pPr>
      <w:r>
        <w:separator/>
      </w:r>
    </w:p>
  </w:endnote>
  <w:endnote w:type="continuationSeparator" w:id="0">
    <w:p w14:paraId="6B24A5B9" w14:textId="77777777" w:rsidR="003C761A" w:rsidRDefault="003C761A" w:rsidP="008F1F3E">
      <w:pPr>
        <w:pStyle w:val="Header"/>
      </w:pPr>
      <w:r>
        <w:continuationSeparator/>
      </w:r>
    </w:p>
  </w:endnote>
  <w:endnote w:type="continuationNotice" w:id="1">
    <w:p w14:paraId="4AB8498D" w14:textId="77777777" w:rsidR="003C761A" w:rsidRDefault="003C7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657A1" w14:textId="77777777" w:rsidR="003C761A" w:rsidRDefault="003C761A" w:rsidP="008F1F3E">
      <w:pPr>
        <w:pStyle w:val="Header"/>
      </w:pPr>
      <w:r>
        <w:separator/>
      </w:r>
    </w:p>
  </w:footnote>
  <w:footnote w:type="continuationSeparator" w:id="0">
    <w:p w14:paraId="4C186B12" w14:textId="77777777" w:rsidR="003C761A" w:rsidRDefault="003C761A" w:rsidP="008F1F3E">
      <w:pPr>
        <w:pStyle w:val="Header"/>
      </w:pPr>
      <w:r>
        <w:continuationSeparator/>
      </w:r>
    </w:p>
  </w:footnote>
  <w:footnote w:type="continuationNotice" w:id="1">
    <w:p w14:paraId="5A77C81E" w14:textId="77777777" w:rsidR="003C761A" w:rsidRDefault="003C76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Kasibante (NESO)">
    <w15:presenceInfo w15:providerId="AD" w15:userId="S::frank.kasibante1@uk.nationalgrid.com::cdd994be-6d7d-45b4-be31-f57837fed9a2"/>
  </w15:person>
  <w15:person w15:author="Claire Goult (N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abLm9Es3osjWbZ47T3OG1BtKhoIahzDmy7tRk4HydRBZAIRunWEsslxfcldiCGHw+YFupkj/w0jZOhiytvwGsw==" w:salt="vo7MpXxFQPQsjpv2Gg7pu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35C9"/>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C5A"/>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1D9"/>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1355"/>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5969"/>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61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978F7"/>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24B8"/>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72A"/>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3BA"/>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1D92"/>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3E11"/>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1F88"/>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20A"/>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1DD"/>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4997"/>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50C"/>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3A"/>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5302"/>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5DA6"/>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451E"/>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436"/>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4F47"/>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TotalTime>
  <Pages>88</Pages>
  <Words>33918</Words>
  <Characters>193339</Characters>
  <Application>Microsoft Office Word</Application>
  <DocSecurity>8</DocSecurity>
  <Lines>1611</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6</cp:revision>
  <cp:lastPrinted>2024-09-24T15:39:00Z</cp:lastPrinted>
  <dcterms:created xsi:type="dcterms:W3CDTF">2025-05-21T06:32:00Z</dcterms:created>
  <dcterms:modified xsi:type="dcterms:W3CDTF">2025-05-21T06:35:00Z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